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9307ED">
        <w:tc>
          <w:tcPr>
            <w:tcW w:w="3377" w:type="dxa"/>
          </w:tcPr>
          <w:p w14:paraId="62D27C35" w14:textId="77777777" w:rsidR="000F2690" w:rsidRPr="000D24D4" w:rsidRDefault="000F2690" w:rsidP="009307ED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9307ED">
        <w:tc>
          <w:tcPr>
            <w:tcW w:w="3377" w:type="dxa"/>
          </w:tcPr>
          <w:p w14:paraId="799D507A" w14:textId="05903E2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116547" w:rsidRPr="000D24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  <w:r w:rsidR="00116547">
              <w:rPr>
                <w:rFonts w:ascii="Trebuchet MS" w:hAnsi="Trebuchet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027686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11654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22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9307ED">
        <w:tc>
          <w:tcPr>
            <w:tcW w:w="3377" w:type="dxa"/>
          </w:tcPr>
          <w:p w14:paraId="672AC498" w14:textId="3D07448C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  <w:t>June 20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E1D19BF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</w:rPr>
              <w:t xml:space="preserve">birželio 20 d. </w:t>
            </w:r>
          </w:p>
        </w:tc>
        <w:tc>
          <w:tcPr>
            <w:tcW w:w="565" w:type="dxa"/>
          </w:tcPr>
          <w:p w14:paraId="44A7F571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9307ED">
        <w:tc>
          <w:tcPr>
            <w:tcW w:w="3377" w:type="dxa"/>
          </w:tcPr>
          <w:p w14:paraId="14A493AA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9307ED">
        <w:tc>
          <w:tcPr>
            <w:tcW w:w="3377" w:type="dxa"/>
          </w:tcPr>
          <w:p w14:paraId="00EF9447" w14:textId="09D510EA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2D7C81">
              <w:rPr>
                <w:rFonts w:ascii="Trebuchet MS" w:hAnsi="Trebuchet MS"/>
                <w:sz w:val="18"/>
                <w:szCs w:val="18"/>
                <w:lang w:val="en-US"/>
              </w:rPr>
              <w:t xml:space="preserve"> 22NU-234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5C6A311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2D7C8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22NU-234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kV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>STANDARD TECHNICAL REQUIREMENTS FOR 400/330/110/10 kV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5C73132C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</w:t>
            </w:r>
            <w:r w:rsidR="004260F9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696709CE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6420CB4F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64D09B0F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337707A6" w14:textId="77777777" w:rsidR="00C32F08" w:rsidRDefault="00C9098D" w:rsidP="00280775">
            <w:pPr>
              <w:rPr>
                <w:ins w:id="0" w:author="Paulius Raila" w:date="2022-06-13T16:45:00Z"/>
                <w:rFonts w:ascii="Arial" w:hAnsi="Arial" w:cs="Arial"/>
                <w:sz w:val="18"/>
                <w:szCs w:val="18"/>
                <w:lang w:val="en-US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Mikroprocesorinis </w:t>
            </w:r>
            <w:r w:rsidRPr="00891E22">
              <w:rPr>
                <w:rFonts w:ascii="Arial" w:hAnsi="Arial" w:cs="Arial"/>
                <w:sz w:val="18"/>
                <w:szCs w:val="18"/>
              </w:rPr>
              <w:t>relinių apsaugų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/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automatikos ir valdymo įrenginys</w:t>
            </w: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/ Microprocessor based relay protection/automation </w:t>
            </w:r>
          </w:p>
          <w:p w14:paraId="08892AA3" w14:textId="030EF16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and control </w:t>
            </w:r>
            <w:r w:rsidR="009E41AE" w:rsidRPr="00C9098D">
              <w:rPr>
                <w:rFonts w:ascii="Arial" w:hAnsi="Arial" w:cs="Arial"/>
                <w:sz w:val="18"/>
                <w:szCs w:val="18"/>
                <w:lang w:val="en-US"/>
              </w:rPr>
              <w:t>device</w:t>
            </w:r>
            <w:r w:rsidR="009E41AE"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</w:t>
            </w:r>
            <w:r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Device setup code according to manufacturer system</w:t>
            </w:r>
            <w:r w:rsidRPr="00C9098D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9307E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13B5C35B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7B79776A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6C8D0B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</w:t>
            </w:r>
            <w:r w:rsidR="007933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0AEDE5C4" w:rsidR="00280775" w:rsidRPr="00855CE0" w:rsidRDefault="00430B9A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B86F18">
              <w:rPr>
                <w:rFonts w:ascii="Arial" w:hAnsi="Arial" w:cs="Arial"/>
                <w:sz w:val="18"/>
                <w:szCs w:val="18"/>
                <w:lang w:val="en-US"/>
              </w:rPr>
              <w:t>Manufacturer 's EU declaration of conformity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639442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49BE9E5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="0003538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5BB150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</w:rPr>
              <w:t>ištestuoti pagal</w:t>
            </w:r>
            <w:r w:rsidR="00B33AC9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20569"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61850-10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</w:rPr>
              <w:t xml:space="preserve">2.0 arba 2.1 versijos 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>standarto reikalavimus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Relays and controllers must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 tested in accordance</w:t>
            </w:r>
            <w:r w:rsidR="00B33AC9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the requirements of IEC 61850-10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edition 2.0 or 2.1</w:t>
            </w:r>
            <w:r w:rsid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45E7DBE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61850-6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  <w:p w14:paraId="4AC693CB" w14:textId="78D7D0AB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61850-7-1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3F20B308" w14:textId="0FA156D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61850-7-2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6480FD0A" w14:textId="411AADD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61850-7-3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43785F3F" w14:textId="473FBFB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61850-7-4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0E938D1A" w14:textId="5DBFC1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61850-8-1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Korpuso apsaugos laipsnis/ Enclosure protection degree</w:t>
            </w:r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arba/or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r w:rsidRPr="00116547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current inputs</w:t>
            </w:r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shall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4FFC7A6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</w:t>
            </w:r>
            <w:r w:rsidR="00DC4B23">
              <w:rPr>
                <w:rFonts w:ascii="Arial" w:hAnsi="Arial" w:cs="Arial"/>
                <w:color w:val="222222"/>
                <w:sz w:val="18"/>
                <w:szCs w:val="18"/>
              </w:rPr>
              <w:t>aktyvavimo</w:t>
            </w:r>
            <w:r w:rsidR="00DC4B23"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laikas/ </w:t>
            </w:r>
            <w:r w:rsidR="009F3BB4" w:rsidRPr="00DC4B2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input</w:t>
            </w:r>
            <w:r w:rsidR="009F3BB4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="005010F6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activation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23F01A1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</w:t>
            </w:r>
            <w:r w:rsidR="004E50E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4E50E2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4D25639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9F3BB4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ms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9307ED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CA5B65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 61850 versija 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IEC 61850 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edition</w:t>
            </w:r>
            <w:r w:rsidR="00981271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9307ED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rinkles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9307ED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7A0F" w:rsidRPr="000D24D4" w14:paraId="7E97D219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C87A0F" w:rsidRPr="00855CE0" w:rsidRDefault="00C87A0F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0E03C76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Saugos įvykių žurnal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</w:t>
            </w:r>
          </w:p>
        </w:tc>
        <w:tc>
          <w:tcPr>
            <w:tcW w:w="5460" w:type="dxa"/>
            <w:gridSpan w:val="2"/>
            <w:vAlign w:val="center"/>
          </w:tcPr>
          <w:p w14:paraId="230493F7" w14:textId="71B28D7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1D1A096F" w14:textId="5EDE2AA9" w:rsidR="00C87A0F" w:rsidRPr="00855CE0" w:rsidRDefault="00C87A0F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t xml:space="preserve"> </w:t>
            </w:r>
            <w:r w:rsidRPr="00C87A0F">
              <w:rPr>
                <w:rFonts w:ascii="Arial" w:hAnsi="Arial" w:cs="Arial"/>
                <w:sz w:val="18"/>
                <w:szCs w:val="18"/>
              </w:rPr>
              <w:t>Saugo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87A0F">
              <w:rPr>
                <w:rFonts w:ascii="Arial" w:hAnsi="Arial" w:cs="Arial"/>
                <w:sz w:val="18"/>
                <w:szCs w:val="18"/>
              </w:rPr>
              <w:t xml:space="preserve"> įvykių įrašų žurnalo funkcija / </w:t>
            </w:r>
            <w:r w:rsidRPr="00C87A0F">
              <w:rPr>
                <w:rFonts w:ascii="Arial" w:hAnsi="Arial" w:cs="Arial"/>
                <w:sz w:val="18"/>
                <w:szCs w:val="18"/>
                <w:lang w:val="en-US"/>
              </w:rPr>
              <w:t>Event logs storage function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E89808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7A74DE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Įvykių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žurnal</w:t>
            </w:r>
            <w:r w:rsidR="00C87A0F">
              <w:rPr>
                <w:rFonts w:ascii="Arial" w:hAnsi="Arial" w:cs="Arial"/>
                <w:sz w:val="18"/>
                <w:szCs w:val="18"/>
              </w:rPr>
              <w:t>o įrašai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turi būti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apsaugot</w:t>
            </w:r>
            <w:r w:rsidR="00C87A0F">
              <w:rPr>
                <w:rFonts w:ascii="Arial" w:hAnsi="Arial" w:cs="Arial"/>
                <w:sz w:val="18"/>
                <w:szCs w:val="18"/>
              </w:rPr>
              <w:t>i</w:t>
            </w:r>
            <w:r w:rsidRPr="00855CE0">
              <w:rPr>
                <w:rFonts w:ascii="Arial" w:hAnsi="Arial" w:cs="Arial"/>
                <w:sz w:val="18"/>
                <w:szCs w:val="18"/>
              </w:rPr>
              <w:t>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</w:t>
            </w:r>
            <w:r w:rsidR="00C87A0F">
              <w:rPr>
                <w:rFonts w:ascii="Arial" w:hAnsi="Arial" w:cs="Arial"/>
                <w:sz w:val="18"/>
                <w:szCs w:val="18"/>
                <w:lang w:val="en-US"/>
              </w:rPr>
              <w:t xml:space="preserve"> reccords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mikrokodas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9307ED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08ADCC79" w:rsidR="00280775" w:rsidRPr="00855CE0" w:rsidRDefault="002E25D9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os kopija/</w:t>
            </w:r>
            <w:r w:rsidR="000353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 xml:space="preserve">Copy </w:t>
            </w:r>
            <w:r w:rsidR="00035383" w:rsidRPr="00A723C5">
              <w:rPr>
                <w:rFonts w:ascii="Arial" w:hAnsi="Arial" w:cs="Arial"/>
                <w:sz w:val="18"/>
                <w:szCs w:val="18"/>
                <w:lang w:val="en-US"/>
              </w:rPr>
              <w:t>of the m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>anufacturer 's EU declaration of conformity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74E951B" w14:textId="737D7DBF" w:rsidR="00280775" w:rsidRPr="000D24D4" w:rsidRDefault="00A533DC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Sertifikato kopija/ </w:t>
            </w:r>
            <w:r w:rsidR="00286E8B" w:rsidRPr="00286E8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certificate</w:t>
            </w:r>
            <w:r w:rsidRPr="00444B0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copy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81D9" w14:textId="77777777" w:rsidR="008D06B4" w:rsidRDefault="008D06B4" w:rsidP="00324288">
      <w:pPr>
        <w:spacing w:after="0" w:line="240" w:lineRule="auto"/>
      </w:pPr>
      <w:r>
        <w:separator/>
      </w:r>
    </w:p>
  </w:endnote>
  <w:endnote w:type="continuationSeparator" w:id="0">
    <w:p w14:paraId="4274E810" w14:textId="77777777" w:rsidR="008D06B4" w:rsidRDefault="008D06B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kV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STANDARD TECHNICAL REQUIREMENTS FOR 400/330/110/10 kV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F780" w14:textId="77777777" w:rsidR="008D06B4" w:rsidRDefault="008D06B4" w:rsidP="00324288">
      <w:pPr>
        <w:spacing w:after="0" w:line="240" w:lineRule="auto"/>
      </w:pPr>
      <w:r>
        <w:separator/>
      </w:r>
    </w:p>
  </w:footnote>
  <w:footnote w:type="continuationSeparator" w:id="0">
    <w:p w14:paraId="0BF51E0D" w14:textId="77777777" w:rsidR="008D06B4" w:rsidRDefault="008D06B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5648425">
    <w:abstractNumId w:val="1"/>
  </w:num>
  <w:num w:numId="2" w16cid:durableId="663045354">
    <w:abstractNumId w:val="6"/>
  </w:num>
  <w:num w:numId="3" w16cid:durableId="968557809">
    <w:abstractNumId w:val="0"/>
  </w:num>
  <w:num w:numId="4" w16cid:durableId="417601990">
    <w:abstractNumId w:val="5"/>
  </w:num>
  <w:num w:numId="5" w16cid:durableId="1302732771">
    <w:abstractNumId w:val="4"/>
  </w:num>
  <w:num w:numId="6" w16cid:durableId="2126269177">
    <w:abstractNumId w:val="3"/>
  </w:num>
  <w:num w:numId="7" w16cid:durableId="17212508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9A1"/>
    <w:rsid w:val="00035383"/>
    <w:rsid w:val="00052E20"/>
    <w:rsid w:val="000C41E8"/>
    <w:rsid w:val="000F2690"/>
    <w:rsid w:val="00114254"/>
    <w:rsid w:val="00116547"/>
    <w:rsid w:val="00120569"/>
    <w:rsid w:val="001214FA"/>
    <w:rsid w:val="00131521"/>
    <w:rsid w:val="00140550"/>
    <w:rsid w:val="00166350"/>
    <w:rsid w:val="00171D46"/>
    <w:rsid w:val="001D6C36"/>
    <w:rsid w:val="00232C2F"/>
    <w:rsid w:val="00243205"/>
    <w:rsid w:val="0025729D"/>
    <w:rsid w:val="00267EE1"/>
    <w:rsid w:val="00280775"/>
    <w:rsid w:val="00286E8B"/>
    <w:rsid w:val="002A0ED1"/>
    <w:rsid w:val="002A2A19"/>
    <w:rsid w:val="002D7C81"/>
    <w:rsid w:val="002E25D9"/>
    <w:rsid w:val="00312484"/>
    <w:rsid w:val="00324288"/>
    <w:rsid w:val="0034100D"/>
    <w:rsid w:val="00376C28"/>
    <w:rsid w:val="003875BD"/>
    <w:rsid w:val="003B7E38"/>
    <w:rsid w:val="003D1875"/>
    <w:rsid w:val="003E0D38"/>
    <w:rsid w:val="003E4C11"/>
    <w:rsid w:val="00414BB6"/>
    <w:rsid w:val="004260F9"/>
    <w:rsid w:val="00430B9A"/>
    <w:rsid w:val="00444B0E"/>
    <w:rsid w:val="00455F23"/>
    <w:rsid w:val="004E50E2"/>
    <w:rsid w:val="005010F6"/>
    <w:rsid w:val="00526033"/>
    <w:rsid w:val="00562179"/>
    <w:rsid w:val="0056338D"/>
    <w:rsid w:val="00596266"/>
    <w:rsid w:val="005B46D5"/>
    <w:rsid w:val="00613EE0"/>
    <w:rsid w:val="006618B1"/>
    <w:rsid w:val="00675C6A"/>
    <w:rsid w:val="006961AA"/>
    <w:rsid w:val="006C1396"/>
    <w:rsid w:val="00734CB0"/>
    <w:rsid w:val="007601B3"/>
    <w:rsid w:val="00793362"/>
    <w:rsid w:val="007B08C4"/>
    <w:rsid w:val="008406F5"/>
    <w:rsid w:val="008438A0"/>
    <w:rsid w:val="00851EEF"/>
    <w:rsid w:val="00855CE0"/>
    <w:rsid w:val="008878C9"/>
    <w:rsid w:val="00887A7E"/>
    <w:rsid w:val="00891E22"/>
    <w:rsid w:val="0089291F"/>
    <w:rsid w:val="008D06B4"/>
    <w:rsid w:val="008D697E"/>
    <w:rsid w:val="008E74D1"/>
    <w:rsid w:val="00901119"/>
    <w:rsid w:val="00901607"/>
    <w:rsid w:val="009307ED"/>
    <w:rsid w:val="00942CE1"/>
    <w:rsid w:val="00964823"/>
    <w:rsid w:val="00981271"/>
    <w:rsid w:val="009E41AE"/>
    <w:rsid w:val="009F3BB4"/>
    <w:rsid w:val="00A10E03"/>
    <w:rsid w:val="00A2610E"/>
    <w:rsid w:val="00A533DC"/>
    <w:rsid w:val="00A723C5"/>
    <w:rsid w:val="00AA5F73"/>
    <w:rsid w:val="00B16792"/>
    <w:rsid w:val="00B33AC9"/>
    <w:rsid w:val="00B54019"/>
    <w:rsid w:val="00B86F18"/>
    <w:rsid w:val="00C32F08"/>
    <w:rsid w:val="00C87A0F"/>
    <w:rsid w:val="00C9098D"/>
    <w:rsid w:val="00C97CAE"/>
    <w:rsid w:val="00CD585E"/>
    <w:rsid w:val="00D06FE8"/>
    <w:rsid w:val="00D42E69"/>
    <w:rsid w:val="00DA49F1"/>
    <w:rsid w:val="00DB7C0B"/>
    <w:rsid w:val="00DC155A"/>
    <w:rsid w:val="00DC4B23"/>
    <w:rsid w:val="00DC545E"/>
    <w:rsid w:val="00DE5DBE"/>
    <w:rsid w:val="00E44025"/>
    <w:rsid w:val="00E606FE"/>
    <w:rsid w:val="00E72C6A"/>
    <w:rsid w:val="00E87E34"/>
    <w:rsid w:val="00F56E48"/>
    <w:rsid w:val="00FD7E53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docId w15:val="{02954187-9E9E-46F4-B19E-045B2BF9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CD585E"/>
    <w:pPr>
      <w:tabs>
        <w:tab w:val="num" w:pos="720"/>
      </w:tabs>
      <w:spacing w:after="0" w:line="240" w:lineRule="auto"/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styleId="Revision">
    <w:name w:val="Revision"/>
    <w:hidden/>
    <w:uiPriority w:val="99"/>
    <w:semiHidden/>
    <w:rsid w:val="009E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4Char">
    <w:name w:val="Heading 4 Char"/>
    <w:basedOn w:val="DefaultParagraphFont"/>
    <w:link w:val="Heading4"/>
    <w:rsid w:val="00CD585E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1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607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60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7A142D67D3DC147BA8760CCF4A03A6D" ma:contentTypeVersion="1" ma:contentTypeDescription="" ma:contentTypeScope="" ma:versionID="90ab2829bfe8f1d25a52c61fa518fc0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cbbdc4851d4d1f9c6cdc2ed5cee365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https://projektai.intranet.litgrid.eu/PWA/110-10%20kV%20Jačionių%20TP%20110%20kV%20skirstyklos%20rekonstravimas/_layouts/15/DocIdRedir.aspx?ID=PVIS-1348377509-25</Url>
      <Description>PVIS-1348377509-25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PVIS-1348377509-25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055112-77FC-4C53-A508-5F5A97E898F2}"/>
</file>

<file path=customXml/itemProps3.xml><?xml version="1.0" encoding="utf-8"?>
<ds:datastoreItem xmlns:ds="http://schemas.openxmlformats.org/officeDocument/2006/customXml" ds:itemID="{0A1BB70B-B536-4EAC-B017-702E9BE432BE}"/>
</file>

<file path=customXml/itemProps4.xml><?xml version="1.0" encoding="utf-8"?>
<ds:datastoreItem xmlns:ds="http://schemas.openxmlformats.org/officeDocument/2006/customXml" ds:itemID="{CF891F5C-4FF5-4044-A706-27B12CB553A2}"/>
</file>

<file path=customXml/itemProps5.xml><?xml version="1.0" encoding="utf-8"?>
<ds:datastoreItem xmlns:ds="http://schemas.openxmlformats.org/officeDocument/2006/customXml" ds:itemID="{40B82DC0-B3AC-473B-B22F-FE000671B0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9747</Words>
  <Characters>5557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2022-07-04T06:37:00Z</dcterms:created>
  <dcterms:modified xsi:type="dcterms:W3CDTF">2022-07-04T06:37:00Z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2022-05-18T07:13:05Z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d5531a40-d681-4956-a13b-219d6821149b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0x01010066872F3CC8F7D84995438B893169A0800200E7A142D67D3DC147BA8760CCF4A03A6D</vt:lpwstr>
  </property>
  <property fmtid="{D5CDD505-2E9C-101B-9397-08002B2CF9AE}" pid="10" name="_dlc_DocIdItemGuid">
    <vt:lpwstr>b92ba9c4-6cde-427f-aa2a-4289f1515f2c</vt:lpwstr>
  </property>
</Properties>
</file>